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3D575AD3" w:rsidR="00E93460" w:rsidRPr="000B1B6A" w:rsidRDefault="002C7FE5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5B4426F8" wp14:editId="4D612F48">
              <wp:simplePos x="0" y="0"/>
              <wp:positionH relativeFrom="column">
                <wp:posOffset>4800600</wp:posOffset>
              </wp:positionH>
              <wp:positionV relativeFrom="paragraph">
                <wp:posOffset>-381000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41A28EA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446EAC5" w14:textId="2DA0641E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A2F">
        <w:rPr>
          <w:rFonts w:ascii="Times New Roman" w:hAnsi="Times New Roman" w:cs="Times New Roman"/>
          <w:b/>
          <w:sz w:val="72"/>
        </w:rPr>
        <w:br/>
      </w:r>
      <w:bookmarkStart w:id="1" w:name="_GoBack"/>
      <w:bookmarkEnd w:id="1"/>
      <w:r w:rsidR="009C5A2F">
        <w:rPr>
          <w:rFonts w:ascii="Times New Roman" w:hAnsi="Times New Roman" w:cs="Times New Roman"/>
          <w:sz w:val="72"/>
        </w:rPr>
        <w:br/>
      </w:r>
      <w:r w:rsidR="00591EE1">
        <w:rPr>
          <w:rFonts w:ascii="Times New Roman" w:hAnsi="Times New Roman" w:cs="Times New Roman"/>
          <w:b/>
          <w:sz w:val="72"/>
          <w:szCs w:val="56"/>
        </w:rPr>
        <w:t>COMPUTER ANIMATION</w:t>
      </w:r>
      <w:r w:rsidR="000675E0">
        <w:rPr>
          <w:rFonts w:ascii="Times New Roman" w:hAnsi="Times New Roman" w:cs="Times New Roman"/>
          <w:b/>
          <w:sz w:val="72"/>
          <w:szCs w:val="56"/>
        </w:rPr>
        <w:t xml:space="preserve"> TEAM</w:t>
      </w:r>
    </w:p>
    <w:p w14:paraId="7FA93C16" w14:textId="7BE23EEE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0675E0">
        <w:rPr>
          <w:rFonts w:ascii="Times New Roman" w:hAnsi="Times New Roman" w:cs="Times New Roman"/>
          <w:sz w:val="72"/>
          <w:szCs w:val="56"/>
        </w:rPr>
        <w:t>4</w:t>
      </w:r>
      <w:r w:rsidR="00591EE1">
        <w:rPr>
          <w:rFonts w:ascii="Times New Roman" w:hAnsi="Times New Roman" w:cs="Times New Roman"/>
          <w:sz w:val="72"/>
          <w:szCs w:val="56"/>
        </w:rPr>
        <w:t>40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1A7324DC" w14:textId="0893A649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2C7FE5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10048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2F8DFB8" w14:textId="28225FED" w:rsidR="009E3DEA" w:rsidRDefault="009E3DEA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9C6DCAA" w14:textId="77777777" w:rsidR="009E3DEA" w:rsidRDefault="009E3DEA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1C5E0BC" w14:textId="2F4B77D2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FD96DEE" w14:textId="77777777" w:rsidR="00591EE1" w:rsidRPr="00591EE1" w:rsidRDefault="00591EE1" w:rsidP="00591EE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EE1">
        <w:rPr>
          <w:rFonts w:ascii="Times New Roman" w:hAnsi="Times New Roman" w:cs="Times New Roman"/>
          <w:b/>
          <w:sz w:val="24"/>
          <w:szCs w:val="24"/>
          <w:u w:val="single"/>
        </w:rPr>
        <w:t>Description</w:t>
      </w:r>
    </w:p>
    <w:p w14:paraId="735B09E4" w14:textId="77777777" w:rsidR="00591EE1" w:rsidRPr="00591EE1" w:rsidRDefault="00591EE1" w:rsidP="00591EE1">
      <w:pPr>
        <w:rPr>
          <w:rFonts w:ascii="Times New Roman" w:hAnsi="Times New Roman" w:cs="Times New Roman"/>
          <w:color w:val="282828"/>
          <w:sz w:val="24"/>
          <w:szCs w:val="24"/>
        </w:rPr>
      </w:pPr>
      <w:r w:rsidRPr="00591EE1">
        <w:rPr>
          <w:rFonts w:ascii="Times New Roman" w:hAnsi="Times New Roman" w:cs="Times New Roman"/>
          <w:color w:val="282828"/>
          <w:sz w:val="24"/>
          <w:szCs w:val="24"/>
        </w:rPr>
        <w:t xml:space="preserve">Create a computer-generated visualization animation, </w:t>
      </w:r>
      <w:r w:rsidRPr="00591EE1">
        <w:rPr>
          <w:rFonts w:ascii="Times New Roman" w:hAnsi="Times New Roman" w:cs="Times New Roman"/>
          <w:i/>
          <w:color w:val="282828"/>
          <w:sz w:val="24"/>
          <w:szCs w:val="24"/>
        </w:rPr>
        <w:t>not</w:t>
      </w:r>
      <w:r w:rsidRPr="00591EE1">
        <w:rPr>
          <w:rFonts w:ascii="Times New Roman" w:hAnsi="Times New Roman" w:cs="Times New Roman"/>
          <w:color w:val="282828"/>
          <w:sz w:val="24"/>
          <w:szCs w:val="24"/>
        </w:rPr>
        <w:t xml:space="preserve"> to exceed two (2) minutes, based upon the assigned topic provided.</w:t>
      </w:r>
    </w:p>
    <w:p w14:paraId="4D6D0077" w14:textId="77777777" w:rsidR="00591EE1" w:rsidRPr="00591EE1" w:rsidRDefault="00591EE1" w:rsidP="00591EE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EE1">
        <w:rPr>
          <w:rFonts w:ascii="Times New Roman" w:hAnsi="Times New Roman" w:cs="Times New Roman"/>
          <w:b/>
          <w:sz w:val="24"/>
          <w:szCs w:val="24"/>
          <w:u w:val="single"/>
        </w:rPr>
        <w:t>Topic</w:t>
      </w:r>
    </w:p>
    <w:p w14:paraId="6C692A8F" w14:textId="77777777" w:rsidR="0084306E" w:rsidRPr="0084306E" w:rsidRDefault="0084306E" w:rsidP="008430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4306E">
        <w:rPr>
          <w:rFonts w:ascii="Times New Roman" w:eastAsia="Times New Roman" w:hAnsi="Times New Roman" w:cs="Times New Roman"/>
          <w:color w:val="000000"/>
          <w:sz w:val="24"/>
        </w:rPr>
        <w:t>Create an animation showing a parody of your team's favorite movie or music video.</w:t>
      </w:r>
    </w:p>
    <w:p w14:paraId="2AF6D1E2" w14:textId="77777777" w:rsidR="002C7FE5" w:rsidRDefault="002C7FE5" w:rsidP="002C7FE5">
      <w:pPr>
        <w:pStyle w:val="NormalWeb"/>
        <w:spacing w:before="0" w:beforeAutospacing="0" w:after="0" w:afterAutospacing="0"/>
      </w:pPr>
    </w:p>
    <w:p w14:paraId="40301B1B" w14:textId="5D9069C6" w:rsidR="00591EE1" w:rsidRPr="00591EE1" w:rsidRDefault="00591EE1" w:rsidP="00591EE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 xml:space="preserve">Teams who do </w:t>
      </w:r>
      <w:r w:rsidRPr="00591EE1">
        <w:rPr>
          <w:rFonts w:ascii="Times New Roman" w:hAnsi="Times New Roman" w:cs="Times New Roman"/>
          <w:i/>
          <w:sz w:val="24"/>
          <w:szCs w:val="24"/>
        </w:rPr>
        <w:t>not</w:t>
      </w:r>
      <w:r w:rsidRPr="00591EE1">
        <w:rPr>
          <w:rFonts w:ascii="Times New Roman" w:hAnsi="Times New Roman" w:cs="Times New Roman"/>
          <w:sz w:val="24"/>
          <w:szCs w:val="24"/>
        </w:rPr>
        <w:t xml:space="preserve"> submit an entry following this topic will be </w:t>
      </w:r>
      <w:r w:rsidRPr="00591EE1">
        <w:rPr>
          <w:rFonts w:ascii="Times New Roman" w:hAnsi="Times New Roman" w:cs="Times New Roman"/>
          <w:i/>
          <w:sz w:val="24"/>
          <w:szCs w:val="24"/>
        </w:rPr>
        <w:t>disqualified</w:t>
      </w:r>
      <w:r w:rsidRPr="00591EE1">
        <w:rPr>
          <w:rFonts w:ascii="Times New Roman" w:hAnsi="Times New Roman" w:cs="Times New Roman"/>
          <w:sz w:val="24"/>
          <w:szCs w:val="24"/>
        </w:rPr>
        <w:t>.</w:t>
      </w:r>
    </w:p>
    <w:p w14:paraId="108CAEE2" w14:textId="0836C3CC" w:rsidR="00591EE1" w:rsidRPr="00591EE1" w:rsidRDefault="00591EE1" w:rsidP="00591EE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Particular attention should be paid to the Copyright &amp; Fair Use Guidelines.</w:t>
      </w:r>
    </w:p>
    <w:p w14:paraId="7D407FDD" w14:textId="2E76338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08EC5D6" w14:textId="77777777" w:rsidR="00591EE1" w:rsidRDefault="00591EE1" w:rsidP="00591EE1">
      <w:pPr>
        <w:spacing w:after="0"/>
        <w:rPr>
          <w:noProof/>
          <w:sz w:val="16"/>
          <w:szCs w:val="16"/>
        </w:rPr>
      </w:pPr>
    </w:p>
    <w:p w14:paraId="0E308A4B" w14:textId="134FB51D" w:rsidR="002C7FE5" w:rsidRPr="002C7FE5" w:rsidRDefault="002C7FE5" w:rsidP="002C7FE5">
      <w:pPr>
        <w:spacing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2C7FE5">
        <w:rPr>
          <w:rFonts w:ascii="Times New Roman" w:hAnsi="Times New Roman" w:cs="Times New Roman"/>
          <w:b/>
          <w:sz w:val="24"/>
          <w:u w:val="single"/>
        </w:rPr>
        <w:t xml:space="preserve">Judge </w:t>
      </w:r>
      <w:r>
        <w:rPr>
          <w:rFonts w:ascii="Times New Roman" w:hAnsi="Times New Roman" w:cs="Times New Roman"/>
          <w:b/>
          <w:sz w:val="24"/>
          <w:u w:val="single"/>
        </w:rPr>
        <w:t>Procedures</w:t>
      </w:r>
    </w:p>
    <w:p w14:paraId="0234B291" w14:textId="77777777" w:rsidR="00591EE1" w:rsidRPr="00591EE1" w:rsidRDefault="00591EE1" w:rsidP="00591EE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team.</w:t>
      </w:r>
    </w:p>
    <w:p w14:paraId="3AB315D4" w14:textId="77777777" w:rsidR="00591EE1" w:rsidRPr="00591EE1" w:rsidRDefault="00591EE1" w:rsidP="00591EE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Teams will present before a panel of judges and timekeeper.</w:t>
      </w:r>
    </w:p>
    <w:p w14:paraId="035945DB" w14:textId="77777777" w:rsidR="00591EE1" w:rsidRPr="00591EE1" w:rsidRDefault="00591EE1" w:rsidP="00591EE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 xml:space="preserve">The length of set-up/wrap-up will be no more than three (3) minutes.  </w:t>
      </w:r>
    </w:p>
    <w:p w14:paraId="12D992E4" w14:textId="77777777" w:rsidR="00591EE1" w:rsidRPr="00591EE1" w:rsidRDefault="00591EE1" w:rsidP="00591EE1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The length of the presentation will be no more than ten (10) minutes; followed by judges’ questions not to exceed five (5) minutes.</w:t>
      </w:r>
    </w:p>
    <w:p w14:paraId="3FE4EE60" w14:textId="77777777" w:rsidR="00591EE1" w:rsidRPr="00591EE1" w:rsidRDefault="00591EE1" w:rsidP="00591EE1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Excuse teams upon completion of judges’ questions.</w:t>
      </w:r>
    </w:p>
    <w:p w14:paraId="4C999F88" w14:textId="77777777" w:rsidR="00591EE1" w:rsidRPr="00591EE1" w:rsidRDefault="00591EE1" w:rsidP="00591EE1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b/>
          <w:sz w:val="24"/>
          <w:szCs w:val="24"/>
        </w:rPr>
        <w:t>There can be no ties in the top ten (10) teams.</w:t>
      </w:r>
      <w:r w:rsidRPr="00591EE1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3C8A0943" w14:textId="77777777" w:rsidR="00591EE1" w:rsidRPr="00591EE1" w:rsidRDefault="00591EE1" w:rsidP="00591EE1">
      <w:pPr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1692158D" w14:textId="77777777" w:rsidR="00591EE1" w:rsidRPr="00591EE1" w:rsidRDefault="00591EE1" w:rsidP="00591EE1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7D517D43" w14:textId="77777777" w:rsidR="00591EE1" w:rsidRPr="00591EE1" w:rsidRDefault="00591EE1" w:rsidP="00591EE1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Give administrator all Judges’ Scoring Rubrics, Judge Comment Sheets and contest materials.</w:t>
      </w:r>
    </w:p>
    <w:p w14:paraId="3A3F78A3" w14:textId="77777777" w:rsidR="00591EE1" w:rsidRPr="00591EE1" w:rsidRDefault="00591EE1" w:rsidP="00591EE1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7BCAED2A" w14:textId="77777777" w:rsidR="000675E0" w:rsidRPr="00591EE1" w:rsidRDefault="000675E0" w:rsidP="000675E0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sz w:val="24"/>
          <w:szCs w:val="24"/>
        </w:rPr>
      </w:pPr>
    </w:p>
    <w:p w14:paraId="223F52E5" w14:textId="7EDA1C9F" w:rsidR="00552713" w:rsidRPr="000675E0" w:rsidRDefault="00552713" w:rsidP="00552713">
      <w:pPr>
        <w:widowControl w:val="0"/>
        <w:tabs>
          <w:tab w:val="left" w:pos="-360"/>
          <w:tab w:val="left" w:pos="0"/>
        </w:tabs>
        <w:spacing w:after="0"/>
        <w:ind w:left="540" w:right="450" w:hanging="360"/>
        <w:rPr>
          <w:rFonts w:ascii="Times New Roman" w:hAnsi="Times New Roman" w:cs="Times New Roman"/>
          <w:sz w:val="6"/>
          <w:szCs w:val="24"/>
        </w:rPr>
      </w:pPr>
    </w:p>
    <w:p w14:paraId="1FAD3D8F" w14:textId="2C729A17" w:rsidR="00552713" w:rsidRPr="00552713" w:rsidRDefault="00552713" w:rsidP="00591EE1">
      <w:pPr>
        <w:spacing w:line="240" w:lineRule="auto"/>
        <w:contextualSpacing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Sample Judge Questions</w:t>
      </w:r>
    </w:p>
    <w:p w14:paraId="5B28B83B" w14:textId="77777777" w:rsidR="00591EE1" w:rsidRDefault="00591EE1" w:rsidP="00591EE1">
      <w:pPr>
        <w:pStyle w:val="ListParagraph"/>
        <w:numPr>
          <w:ilvl w:val="0"/>
          <w:numId w:val="9"/>
        </w:numPr>
        <w:tabs>
          <w:tab w:val="left" w:pos="450"/>
        </w:tabs>
        <w:spacing w:line="240" w:lineRule="auto"/>
        <w:ind w:left="180" w:hanging="9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What challenges did you face when creating this project?</w:t>
      </w:r>
    </w:p>
    <w:p w14:paraId="7F6D73D5" w14:textId="77777777" w:rsidR="00591EE1" w:rsidRDefault="00591EE1" w:rsidP="00591EE1">
      <w:pPr>
        <w:pStyle w:val="ListParagraph"/>
        <w:numPr>
          <w:ilvl w:val="0"/>
          <w:numId w:val="9"/>
        </w:numPr>
        <w:tabs>
          <w:tab w:val="left" w:pos="450"/>
        </w:tabs>
        <w:spacing w:line="240" w:lineRule="auto"/>
        <w:ind w:left="180" w:hanging="9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What research did you conduct prior to creating your project?</w:t>
      </w:r>
    </w:p>
    <w:p w14:paraId="47789FE1" w14:textId="77777777" w:rsidR="00591EE1" w:rsidRDefault="00591EE1" w:rsidP="00591EE1">
      <w:pPr>
        <w:pStyle w:val="ListParagraph"/>
        <w:numPr>
          <w:ilvl w:val="0"/>
          <w:numId w:val="9"/>
        </w:numPr>
        <w:tabs>
          <w:tab w:val="left" w:pos="450"/>
        </w:tabs>
        <w:spacing w:line="240" w:lineRule="auto"/>
        <w:ind w:left="180" w:hanging="9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Who do you feel will enjoy your concept the most?</w:t>
      </w:r>
    </w:p>
    <w:p w14:paraId="6AB3C027" w14:textId="77777777" w:rsidR="00591EE1" w:rsidRDefault="00591EE1" w:rsidP="00591EE1">
      <w:pPr>
        <w:pStyle w:val="ListParagraph"/>
        <w:numPr>
          <w:ilvl w:val="0"/>
          <w:numId w:val="9"/>
        </w:numPr>
        <w:tabs>
          <w:tab w:val="left" w:pos="450"/>
        </w:tabs>
        <w:spacing w:line="240" w:lineRule="auto"/>
        <w:ind w:left="180" w:hanging="90"/>
        <w:rPr>
          <w:rFonts w:ascii="Times New Roman" w:hAnsi="Times New Roman" w:cs="Times New Roman"/>
          <w:sz w:val="24"/>
          <w:szCs w:val="24"/>
        </w:rPr>
      </w:pPr>
      <w:r w:rsidRPr="00591EE1">
        <w:rPr>
          <w:rFonts w:ascii="Times New Roman" w:hAnsi="Times New Roman" w:cs="Times New Roman"/>
          <w:sz w:val="24"/>
          <w:szCs w:val="24"/>
        </w:rPr>
        <w:t>Why did you choose the software you used for this project?</w:t>
      </w:r>
    </w:p>
    <w:p w14:paraId="42D51C9B" w14:textId="77777777" w:rsidR="00591EE1" w:rsidRPr="00591EE1" w:rsidRDefault="00591EE1" w:rsidP="00591EE1">
      <w:pPr>
        <w:pStyle w:val="ListParagraph"/>
        <w:numPr>
          <w:ilvl w:val="0"/>
          <w:numId w:val="9"/>
        </w:numPr>
        <w:tabs>
          <w:tab w:val="left" w:pos="450"/>
        </w:tabs>
        <w:spacing w:line="240" w:lineRule="auto"/>
        <w:ind w:left="180" w:hanging="9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EE1">
        <w:rPr>
          <w:rFonts w:ascii="Times New Roman" w:hAnsi="Times New Roman" w:cs="Times New Roman"/>
          <w:sz w:val="24"/>
          <w:szCs w:val="24"/>
        </w:rPr>
        <w:t>What part of this project are you the most proud of?</w:t>
      </w:r>
    </w:p>
    <w:p w14:paraId="54B7B37F" w14:textId="28F4650B" w:rsidR="009E3DEA" w:rsidRPr="00591EE1" w:rsidRDefault="00591EE1" w:rsidP="00591EE1">
      <w:pPr>
        <w:pStyle w:val="ListParagraph"/>
        <w:numPr>
          <w:ilvl w:val="0"/>
          <w:numId w:val="9"/>
        </w:numPr>
        <w:tabs>
          <w:tab w:val="left" w:pos="450"/>
        </w:tabs>
        <w:spacing w:line="240" w:lineRule="auto"/>
        <w:ind w:left="180" w:hanging="9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EE1">
        <w:rPr>
          <w:rFonts w:ascii="Times New Roman" w:hAnsi="Times New Roman" w:cs="Times New Roman"/>
          <w:sz w:val="24"/>
          <w:szCs w:val="24"/>
        </w:rPr>
        <w:t>If you were to make</w:t>
      </w:r>
      <w:r w:rsidRPr="00591EE1">
        <w:rPr>
          <w:rFonts w:ascii="Times New Roman" w:hAnsi="Times New Roman" w:cs="Times New Roman"/>
        </w:rPr>
        <w:t xml:space="preserve"> this 3D model again, what would you do differently?</w:t>
      </w:r>
    </w:p>
    <w:p w14:paraId="5A8BB08A" w14:textId="77777777" w:rsidR="00591EE1" w:rsidRDefault="00591EE1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9415C" w14:textId="0534ED99" w:rsidR="00552713" w:rsidRP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755C9877" w14:textId="77777777" w:rsidR="00552713" w:rsidRPr="00552713" w:rsidRDefault="00552713" w:rsidP="005527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 xml:space="preserve">Refer to </w:t>
      </w:r>
      <w:hyperlink r:id="rId13" w:history="1">
        <w:r w:rsidRPr="00552713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Style &amp; Reference Manual</w:t>
        </w:r>
      </w:hyperlink>
      <w:r w:rsidRPr="00552713">
        <w:rPr>
          <w:rFonts w:ascii="Times New Roman" w:hAnsi="Times New Roman" w:cs="Times New Roman"/>
          <w:b/>
          <w:sz w:val="24"/>
          <w:szCs w:val="24"/>
        </w:rPr>
        <w:t xml:space="preserve"> for MLA Report Style and Works Cited format.</w:t>
      </w:r>
    </w:p>
    <w:p w14:paraId="3EAD08A0" w14:textId="77777777" w:rsidR="00552713" w:rsidRPr="00552713" w:rsidRDefault="00552713" w:rsidP="000B05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52713" w:rsidRPr="00552713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74855" w14:textId="77777777" w:rsidR="00BB10BF" w:rsidRDefault="00BB10BF" w:rsidP="004E452E">
      <w:pPr>
        <w:spacing w:after="0" w:line="240" w:lineRule="auto"/>
      </w:pPr>
      <w:r>
        <w:separator/>
      </w:r>
    </w:p>
  </w:endnote>
  <w:endnote w:type="continuationSeparator" w:id="0">
    <w:p w14:paraId="7DC5DEAC" w14:textId="77777777" w:rsidR="00BB10BF" w:rsidRDefault="00BB10B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0C0EC51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F4E38" w14:textId="77777777" w:rsidR="00BB10BF" w:rsidRDefault="00BB10BF" w:rsidP="004E452E">
      <w:pPr>
        <w:spacing w:after="0" w:line="240" w:lineRule="auto"/>
      </w:pPr>
      <w:r>
        <w:separator/>
      </w:r>
    </w:p>
  </w:footnote>
  <w:footnote w:type="continuationSeparator" w:id="0">
    <w:p w14:paraId="6EFD7F86" w14:textId="77777777" w:rsidR="00BB10BF" w:rsidRDefault="00BB10B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2713587A" w:rsidR="004E452E" w:rsidRPr="00FF5550" w:rsidRDefault="00591EE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ANIMATION</w:t>
    </w:r>
    <w:r w:rsidR="000675E0">
      <w:rPr>
        <w:rFonts w:ascii="Times New Roman" w:hAnsi="Times New Roman" w:cs="Times New Roman"/>
        <w:szCs w:val="24"/>
      </w:rPr>
      <w:t xml:space="preserve"> TEAM</w:t>
    </w:r>
  </w:p>
  <w:p w14:paraId="745A0B9A" w14:textId="2E54C349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2C7FE5">
      <w:rPr>
        <w:rFonts w:ascii="Times New Roman" w:hAnsi="Times New Roman" w:cs="Times New Roman"/>
        <w:szCs w:val="24"/>
      </w:rPr>
      <w:t>2</w:t>
    </w:r>
  </w:p>
  <w:p w14:paraId="3D7C07AF" w14:textId="76C6BA32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4306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4306E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0122D"/>
    <w:multiLevelType w:val="multilevel"/>
    <w:tmpl w:val="E97A7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9EE1718"/>
    <w:multiLevelType w:val="hybridMultilevel"/>
    <w:tmpl w:val="5B38F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 w:numId="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675E0"/>
    <w:rsid w:val="000B052D"/>
    <w:rsid w:val="000B1B6A"/>
    <w:rsid w:val="001834C7"/>
    <w:rsid w:val="001A2C02"/>
    <w:rsid w:val="001B7C3F"/>
    <w:rsid w:val="001C3FBA"/>
    <w:rsid w:val="00214A84"/>
    <w:rsid w:val="0023113E"/>
    <w:rsid w:val="002637E5"/>
    <w:rsid w:val="00267718"/>
    <w:rsid w:val="002C7FE5"/>
    <w:rsid w:val="00320D77"/>
    <w:rsid w:val="00360E75"/>
    <w:rsid w:val="003F4437"/>
    <w:rsid w:val="00481623"/>
    <w:rsid w:val="004E452E"/>
    <w:rsid w:val="004F700F"/>
    <w:rsid w:val="0052691A"/>
    <w:rsid w:val="00552713"/>
    <w:rsid w:val="005532C3"/>
    <w:rsid w:val="00576C66"/>
    <w:rsid w:val="00591EE1"/>
    <w:rsid w:val="005A0D13"/>
    <w:rsid w:val="005A4F28"/>
    <w:rsid w:val="00616537"/>
    <w:rsid w:val="00663FBE"/>
    <w:rsid w:val="006C5DDB"/>
    <w:rsid w:val="00703D4E"/>
    <w:rsid w:val="00713FFD"/>
    <w:rsid w:val="007B2DDB"/>
    <w:rsid w:val="00811896"/>
    <w:rsid w:val="008210C5"/>
    <w:rsid w:val="0084306E"/>
    <w:rsid w:val="009A6091"/>
    <w:rsid w:val="009C5A2F"/>
    <w:rsid w:val="009E3DEA"/>
    <w:rsid w:val="009E7D4C"/>
    <w:rsid w:val="00AB23DD"/>
    <w:rsid w:val="00AD58CA"/>
    <w:rsid w:val="00AE7C3B"/>
    <w:rsid w:val="00AF7D0B"/>
    <w:rsid w:val="00B063E3"/>
    <w:rsid w:val="00B13298"/>
    <w:rsid w:val="00BB10BF"/>
    <w:rsid w:val="00BB5DCF"/>
    <w:rsid w:val="00BC3A4C"/>
    <w:rsid w:val="00BD03C7"/>
    <w:rsid w:val="00BD0BF4"/>
    <w:rsid w:val="00C376B9"/>
    <w:rsid w:val="00C436BC"/>
    <w:rsid w:val="00C71415"/>
    <w:rsid w:val="00C81368"/>
    <w:rsid w:val="00D0120A"/>
    <w:rsid w:val="00D40F40"/>
    <w:rsid w:val="00DB0844"/>
    <w:rsid w:val="00DB7E3C"/>
    <w:rsid w:val="00DC13B6"/>
    <w:rsid w:val="00DF7483"/>
    <w:rsid w:val="00E85B96"/>
    <w:rsid w:val="00E935B5"/>
    <w:rsid w:val="00F10CFE"/>
    <w:rsid w:val="00F212DB"/>
    <w:rsid w:val="00F717AF"/>
    <w:rsid w:val="00F73D1B"/>
    <w:rsid w:val="00F93FBC"/>
    <w:rsid w:val="00F9531F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75E0"/>
  </w:style>
  <w:style w:type="paragraph" w:styleId="NormalWeb">
    <w:name w:val="Normal (Web)"/>
    <w:basedOn w:val="Normal"/>
    <w:uiPriority w:val="99"/>
    <w:semiHidden/>
    <w:unhideWhenUsed/>
    <w:rsid w:val="002C7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pa.org/sdownload/2016-17_SPS_Style_Reference_Manual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8753C-D1A2-4228-B2FC-81A8167E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3</cp:revision>
  <cp:lastPrinted>2020-08-24T16:17:00Z</cp:lastPrinted>
  <dcterms:created xsi:type="dcterms:W3CDTF">2021-08-21T16:24:00Z</dcterms:created>
  <dcterms:modified xsi:type="dcterms:W3CDTF">2021-08-21T16:32:00Z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